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RFC0433: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7"/>
        </w:numPr>
        <w:rPr/>
      </w:pPr>
      <w:hyperlink r:id="rId18">
        <w:ins w:id="0" w:author="Onbekende auteur" w:date="2016-10-18T09:24:00Z">
          <w:r>
            <w:rPr>
              <w:rStyle w:val="Internetkoppeling"/>
            </w:rPr>
            <w:t xml:space="preserve">RFC0418: </w:t>
          </w:r>
        </w:ins>
      </w:hyperlink>
      <w:hyperlink r:id="rId19">
        <w:ins w:id="1" w:author="Onbekende auteur" w:date="2016-10-18T09:24:00Z">
          <w:r>
            <w:rPr>
              <w:rStyle w:val="Internetkoppeling"/>
            </w:rPr>
            <w:t>Introduceren van wildcards in StUF-bevragingen</w:t>
          </w:r>
        </w:ins>
      </w:hyperlink>
    </w:p>
    <w:p>
      <w:pPr>
        <w:pStyle w:val="Normal"/>
        <w:numPr>
          <w:ilvl w:val="0"/>
          <w:numId w:val="0"/>
        </w:numPr>
        <w:ind w:left="283" w:hanging="0"/>
        <w:rPr/>
      </w:pPr>
      <w:ins w:id="2" w:author="Onbekende auteur" w:date="2016-10-18T10:10:00Z">
        <w:r>
          <w:rPr/>
          <w:t>De tekst rond het specificeren van selectiecriter</w:t>
        </w:r>
      </w:ins>
      <w:ins w:id="3" w:author="Onbekende auteur" w:date="2016-10-18T10:11:00Z">
        <w:r>
          <w:rPr/>
          <w:t>ia is aangepast en de foutmelding. In stuf0302.xsd is het attribute exact verwijderd en het attribute wildcard toegevoegd samen met het simpleType Wildcard.</w:t>
        </w:r>
      </w:ins>
      <w:ins w:id="4" w:author="Onbekende auteur" w:date="2016-10-18T10:49:00Z">
        <w:r>
          <w:rPr/>
          <w:t xml:space="preserve"> </w:t>
        </w:r>
      </w:ins>
      <w:ins w:id="5" w:author="Onbekende auteur" w:date="2016-10-18T10:49:00Z">
        <w:r>
          <w:rPr/>
          <w:t>Binn</w:t>
        </w:r>
      </w:ins>
      <w:ins w:id="6" w:author="Onbekende auteur" w:date="2016-10-18T10:50:00Z">
        <w:r>
          <w:rPr/>
          <w:t>en de attributeGroup element is het attribute exact vervangen door wildcard.</w:t>
        </w:r>
      </w:ins>
    </w:p>
    <w:p>
      <w:pPr>
        <w:pStyle w:val="Normal"/>
        <w:numPr>
          <w:ilvl w:val="0"/>
          <w:numId w:val="0"/>
        </w:numPr>
        <w:ind w:left="283" w:hanging="0"/>
        <w:rPr/>
      </w:pPr>
      <w:r>
        <w:rPr/>
        <w:b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0">
        <w:r>
          <w:rPr>
            <w:rStyle w:val="Internetkoppeling"/>
          </w:rPr>
          <w:t>http://</w:t>
        </w:r>
      </w:hyperlink>
      <w:hyperlink r:id="rId21">
        <w:r>
          <w:rPr>
            <w:rStyle w:val="Internetkoppeling"/>
          </w:rPr>
          <w:t>www.stufstandaarden.nl</w:t>
        </w:r>
      </w:hyperlink>
      <w:hyperlink r:id="rId22">
        <w:r>
          <w:rPr>
            <w:rStyle w:val="Internetkoppeling"/>
          </w:rPr>
          <w:t>/StUF/StUF030</w:t>
        </w:r>
      </w:hyperlink>
      <w:hyperlink r:id="rId23">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043147"/>
      <w:bookmarkStart w:id="2" w:name="_Ref10098748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_RefHeading___Toc73327_362222095"/>
      <w:bookmarkStart w:id="11" w:name="_Ref521911606"/>
      <w:bookmarkEnd w:id="10"/>
      <w:bookmarkEnd w:id="11"/>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9"/>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9"/>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9"/>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9"/>
        </w:numPr>
        <w:tabs>
          <w:tab w:val="left" w:pos="0" w:leader="none"/>
        </w:tabs>
        <w:ind w:left="363" w:right="0" w:hanging="363"/>
        <w:rPr/>
      </w:pPr>
      <w:bookmarkStart w:id="39" w:name="_Ref411583221"/>
      <w:bookmarkStart w:id="40" w:name="_Ref411583258"/>
      <w:bookmarkStart w:id="41" w:name="_Ref521996704"/>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9"/>
        </w:numPr>
        <w:tabs>
          <w:tab w:val="left" w:pos="0" w:leader="none"/>
        </w:tabs>
        <w:ind w:left="576" w:right="0" w:hanging="576"/>
        <w:rPr/>
      </w:pPr>
      <w:r>
        <w:rPr/>
        <w:t>Codering van het type 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9"/>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9"/>
        </w:numPr>
        <w:tabs>
          <w:tab w:val="left" w:pos="0" w:leader="none"/>
        </w:tabs>
        <w:ind w:left="576" w:right="0" w:hanging="576"/>
        <w:rPr/>
      </w:pPr>
      <w:r>
        <w:rPr/>
        <w:t>Identificatie en volgorde</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898"/>
      <w:bookmarkStart w:id="47" w:name="_Ref123018914"/>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9"/>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36240449"/>
      <w:bookmarkStart w:id="60" w:name="_Ref141021140"/>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9"/>
        </w:numPr>
        <w:tabs>
          <w:tab w:val="left" w:pos="0" w:leader="none"/>
        </w:tabs>
        <w:ind w:left="363" w:right="0" w:hanging="363"/>
        <w:rPr/>
      </w:pPr>
      <w:bookmarkStart w:id="61" w:name="__RefHeading__34532389"/>
      <w:bookmarkStart w:id="62" w:name="_Ref416573071"/>
      <w:bookmarkStart w:id="63" w:name="_Ref416573544"/>
      <w:bookmarkStart w:id="64" w:name="_Ref422133146"/>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9"/>
        </w:numPr>
        <w:tabs>
          <w:tab w:val="left" w:pos="0" w:leader="none"/>
        </w:tabs>
        <w:ind w:left="576" w:right="0" w:hanging="576"/>
        <w:rPr/>
      </w:pPr>
      <w:bookmarkStart w:id="65" w:name="_Ref411840052"/>
      <w:bookmarkStart w:id="66" w:name="_Ref96834015"/>
      <w:bookmarkStart w:id="67" w:name="_Ref96834044"/>
      <w:bookmarkStart w:id="68" w:name="_Ref100555216"/>
      <w:bookmarkStart w:id="69" w:name="_Ref100555224"/>
      <w:bookmarkStart w:id="70" w:name="_Ref100555248"/>
      <w:bookmarkStart w:id="71" w:name="_Ref100555360"/>
      <w:bookmarkStart w:id="72" w:name="__RefHeading__34541453"/>
      <w:bookmarkEnd w:id="72"/>
      <w:bookmarkEnd w:id="65"/>
      <w:bookmarkEnd w:id="66"/>
      <w:bookmarkEnd w:id="67"/>
      <w:bookmarkEnd w:id="68"/>
      <w:bookmarkEnd w:id="69"/>
      <w:bookmarkEnd w:id="70"/>
      <w:bookmarkEnd w:id="71"/>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9"/>
        </w:numPr>
        <w:tabs>
          <w:tab w:val="left" w:pos="0" w:leader="none"/>
        </w:tabs>
        <w:ind w:left="576" w:right="0" w:hanging="576"/>
        <w:rPr/>
      </w:pPr>
      <w:bookmarkStart w:id="73" w:name="__RefHeading__26339_1582773544"/>
      <w:bookmarkStart w:id="74" w:name="_Ref521815103"/>
      <w:bookmarkStart w:id="75" w:name="_Ref400948502"/>
      <w:bookmarkStart w:id="76" w:name="_Ref522086929"/>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2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25"/>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Ref98304159"/>
      <w:bookmarkStart w:id="85" w:name="__RefHeading__36276645"/>
      <w:bookmarkEnd w:id="85"/>
      <w:bookmarkEnd w:id="84"/>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9"/>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9"/>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9"/>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9"/>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9"/>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9"/>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Ref422132437"/>
      <w:bookmarkStart w:id="96" w:name="__RefHeading__21981_1907004745"/>
      <w:bookmarkStart w:id="97" w:name="Ref_Selectiecriteria"/>
      <w:bookmarkStart w:id="98" w:name="Ref_Selectiecriteria"/>
      <w:bookmarkEnd w:id="96"/>
      <w:bookmarkEnd w:id="98"/>
      <w:bookmarkEnd w:id="95"/>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del w:id="7" w:author="Onbekende auteur" w:date="2016-10-18T09:39:00Z">
        <w:r>
          <w:rPr>
            <w:spacing w:val="-2"/>
          </w:rPr>
          <w:delText>nu mogelijk niet voldoende functionaliteit. De praktijk zal dit uitwijzen</w:delText>
        </w:r>
      </w:del>
      <w:ins w:id="8" w:author="Onbekende auteur" w:date="2016-10-18T09:39:00Z">
        <w:r>
          <w:rPr>
            <w:spacing w:val="-2"/>
          </w:rPr>
          <w:t>de mogelijkheid om vrije berichten te definiëren</w:t>
        </w:r>
      </w:ins>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w:t>
      </w:r>
      <w:del w:id="9" w:author="Onbekende auteur" w:date="2016-10-18T09:49:00Z">
        <w:r>
          <w:rPr>
            <w:rFonts w:cs="Courier New"/>
            <w:spacing w:val="-2"/>
          </w:rPr>
          <w:delText xml:space="preserve">de waarde voor </w:delText>
        </w:r>
      </w:del>
      <w:r>
        <w:rPr>
          <w:rFonts w:cs="Courier New"/>
          <w:spacing w:val="-2"/>
        </w:rPr>
        <w:t xml:space="preserve">dat veld </w:t>
      </w:r>
      <w:del w:id="10" w:author="Onbekende auteur" w:date="2016-10-18T09:49:00Z">
        <w:r>
          <w:rPr>
            <w:rFonts w:cs="Courier New"/>
            <w:spacing w:val="-2"/>
          </w:rPr>
          <w:delText>leeg</w:delText>
        </w:r>
      </w:del>
      <w:ins w:id="11" w:author="Onbekende auteur" w:date="2016-10-18T09:49:00Z">
        <w:r>
          <w:rPr>
            <w:rFonts w:cs="Courier New"/>
            <w:spacing w:val="-2"/>
          </w:rPr>
          <w:t>geen waarde heeft</w:t>
        </w:r>
      </w:ins>
      <w:r>
        <w:rPr>
          <w:rFonts w:cs="Courier New"/>
          <w:spacing w:val="-2"/>
        </w:rPr>
        <w:t xml:space="preserve"> respectievelijk</w:t>
      </w:r>
      <w:ins w:id="12" w:author="Onbekende auteur" w:date="2016-10-18T09:49:00Z">
        <w:r>
          <w:rPr>
            <w:rFonts w:cs="Courier New"/>
            <w:spacing w:val="-2"/>
          </w:rPr>
          <w:t xml:space="preserve"> </w:t>
        </w:r>
      </w:ins>
      <w:ins w:id="13" w:author="Onbekende auteur" w:date="2016-10-18T09:49:00Z">
        <w:r>
          <w:rPr>
            <w:rFonts w:cs="Courier New"/>
            <w:spacing w:val="-2"/>
          </w:rPr>
          <w:t>de waarde</w:t>
        </w:r>
      </w:ins>
      <w:r>
        <w:rPr>
          <w:rFonts w:cs="Courier New"/>
          <w:spacing w:val="-2"/>
        </w:rPr>
        <w:t xml:space="preserve"> vastgesteldOnbekend</w:t>
      </w:r>
      <w:del w:id="14" w:author="Onbekende auteur" w:date="2016-10-18T09:49:00Z">
        <w:r>
          <w:rPr>
            <w:rFonts w:cs="Courier New"/>
            <w:spacing w:val="-2"/>
          </w:rPr>
          <w:delText xml:space="preserve"> moet zijn</w:delText>
        </w:r>
      </w:del>
      <w:r>
        <w:rPr>
          <w:rFonts w:cs="Courier New"/>
          <w:spacing w:val="-2"/>
        </w:rPr>
        <w:t xml:space="preserve">.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rFonts w:ascii="Courier New" w:hAnsi="Courier New"/>
          <w:ins w:id="30" w:author="Onbekende auteur" w:date="2016-10-18T09:55:00Z"/>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del w:id="15" w:author="Onbekende auteur" w:date="2016-10-18T09:50:00Z">
        <w:r>
          <w:rPr>
            <w:rFonts w:ascii="Courier New" w:hAnsi="Courier New"/>
          </w:rPr>
          <w:delText>exact</w:delText>
        </w:r>
      </w:del>
      <w:del w:id="16" w:author="Onbekende auteur" w:date="2016-10-19T16:56:00Z">
        <w:r>
          <w:rPr>
            <w:rFonts w:ascii="Courier New" w:hAnsi="Courier New"/>
          </w:rPr>
          <w:delText>:</w:delText>
        </w:r>
      </w:del>
      <w:del w:id="17" w:author="Onbekende auteur" w:date="2016-10-19T16:23:00Z">
        <w:r>
          <w:rPr>
            <w:rFonts w:ascii="Courier New" w:hAnsi="Courier New"/>
          </w:rPr>
          <w:delText>StUF</w:delText>
        </w:r>
      </w:del>
      <w:ins w:id="18" w:author="Onbekende auteur" w:date="2016-10-18T09:50:00Z">
        <w:r>
          <w:rPr>
            <w:rFonts w:ascii="Courier New" w:hAnsi="Courier New"/>
          </w:rPr>
          <w:t>wildcard</w:t>
        </w:r>
      </w:ins>
      <w:r>
        <w:rPr/>
        <w:t xml:space="preserve"> op te nemen</w:t>
      </w:r>
      <w:ins w:id="19" w:author="Onbekende auteur" w:date="2016-10-19T16:56:00Z">
        <w:r>
          <w:rPr/>
          <w:t xml:space="preserve"> </w:t>
        </w:r>
      </w:ins>
      <w:ins w:id="20" w:author="Onbekende auteur" w:date="2016-10-19T16:56:00Z">
        <w:r>
          <w:rPr/>
          <w:t>zonder namespace prefix</w:t>
        </w:r>
      </w:ins>
      <w:ins w:id="21" w:author="Onbekende auteur" w:date="2016-10-19T16:24:00Z">
        <w:r>
          <w:rPr/>
          <w:t xml:space="preserve">. Onderstaande tabel bevat mogelijke waarden van het attribute </w:t>
        </w:r>
      </w:ins>
      <w:ins w:id="22" w:author="Onbekende auteur" w:date="2016-10-19T16:25:00Z">
        <w:r>
          <w:rPr>
            <w:rFonts w:ascii="Courier New" w:hAnsi="Courier New"/>
          </w:rPr>
          <w:t>wildcard</w:t>
        </w:r>
      </w:ins>
      <w:ins w:id="23" w:author="Onbekende auteur" w:date="2016-10-19T17:18:00Z">
        <w:r>
          <w:rPr/>
          <w:t xml:space="preserve"> en hun betekenis.</w:t>
        </w:r>
      </w:ins>
      <w:del w:id="24" w:author="Onbekende auteur" w:date="2016-10-19T17:01:00Z">
        <w:r>
          <w:rPr>
            <w:rFonts w:ascii="Courier New" w:hAnsi="Courier New"/>
          </w:rPr>
          <w:delText>.</w:delText>
        </w:r>
      </w:del>
      <w:del w:id="25" w:author="Onbekende auteur" w:date="2016-10-18T09:51:00Z">
        <w:r>
          <w:rPr>
            <w:rFonts w:ascii="Courier New" w:hAnsi="Courier New"/>
          </w:rPr>
          <w:delText>de</w:delText>
        </w:r>
      </w:del>
      <w:del w:id="26" w:author="Onbekende auteur" w:date="2016-10-18T09:51:00Z">
        <w:r>
          <w:rPr>
            <w:rFonts w:ascii="Courier New" w:hAnsi="Courier New"/>
          </w:rPr>
          <w:delText xml:space="preserve"> waarde </w:delText>
        </w:r>
      </w:del>
      <w:del w:id="27" w:author="Onbekende auteur" w:date="2016-10-18T09:51:00Z">
        <w:r>
          <w:rPr>
            <w:rFonts w:ascii="Courier New" w:hAnsi="Courier New"/>
          </w:rPr>
          <w:delText>false</w:delText>
        </w:r>
      </w:del>
      <w:del w:id="28" w:author="Onbekende auteur" w:date="2016-10-19T16:29:00Z">
        <w:r>
          <w:rPr>
            <w:rFonts w:ascii="Courier New" w:hAnsi="Courier New"/>
          </w:rPr>
          <w:delText xml:space="preserve">met </w:delText>
        </w:r>
      </w:del>
      <w:del w:id="29" w:author="Onbekende auteur" w:date="2016-10-19T17:17:00Z">
        <w:r>
          <w:rPr>
            <w:rFonts w:ascii="Courier New" w:hAnsi="Courier New"/>
          </w:rPr>
          <w:delText xml:space="preserve"> </w:delText>
        </w:r>
      </w:del>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8"/>
        <w:gridCol w:w="7936"/>
      </w:tblGrid>
      <w:tr>
        <w:trPr/>
        <w:tc>
          <w:tcPr>
            <w:tcW w:w="14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ins w:id="31" w:author="Onbekende auteur" w:date="2016-10-18T09:55:00Z">
              <w:r>
                <w:rPr>
                  <w:b/>
                  <w:bCs/>
                </w:rPr>
                <w:t>Waarde</w:t>
              </w:r>
            </w:ins>
          </w:p>
        </w:tc>
        <w:tc>
          <w:tcPr>
            <w:tcW w:w="7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ins w:id="32" w:author="Onbekende auteur" w:date="2016-10-18T09:55:00Z">
              <w:r>
                <w:rPr>
                  <w:b/>
                  <w:bCs/>
                </w:rPr>
                <w:t>Betekenis</w:t>
              </w:r>
            </w:ins>
          </w:p>
        </w:tc>
      </w:tr>
      <w:tr>
        <w:trPr/>
        <w:tc>
          <w:tcPr>
            <w:tcW w:w="1468" w:type="dxa"/>
            <w:tcBorders>
              <w:left w:val="single" w:sz="2" w:space="0" w:color="000000"/>
              <w:bottom w:val="single" w:sz="2" w:space="0" w:color="000000"/>
              <w:insideH w:val="single" w:sz="2" w:space="0" w:color="000000"/>
            </w:tcBorders>
            <w:shd w:fill="auto" w:val="clear"/>
            <w:tcMar>
              <w:left w:w="54" w:type="dxa"/>
            </w:tcMar>
          </w:tcPr>
          <w:p>
            <w:pPr>
              <w:pStyle w:val="Normal"/>
              <w:rPr/>
            </w:pPr>
            <w:ins w:id="33" w:author="Onbekende auteur" w:date="2016-10-18T09:55:00Z">
              <w:r>
                <w:rPr/>
                <w:t>geen</w:t>
              </w:r>
            </w:ins>
          </w:p>
        </w:tc>
        <w:tc>
          <w:tcPr>
            <w:tcW w:w="7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ins w:id="34" w:author="Onbekende auteur" w:date="2016-10-18T09:55:00Z">
              <w:r>
                <w:rPr/>
                <w:t>Een object voldoet, als de waarde van dit element overeenkomt met de waarde in het gelijk-element</w:t>
              </w:r>
            </w:ins>
          </w:p>
        </w:tc>
      </w:tr>
      <w:tr>
        <w:trPr/>
        <w:tc>
          <w:tcPr>
            <w:tcW w:w="1468" w:type="dxa"/>
            <w:tcBorders>
              <w:left w:val="single" w:sz="2" w:space="0" w:color="000000"/>
              <w:bottom w:val="single" w:sz="2" w:space="0" w:color="000000"/>
              <w:insideH w:val="single" w:sz="2" w:space="0" w:color="000000"/>
            </w:tcBorders>
            <w:shd w:fill="auto" w:val="clear"/>
            <w:tcMar>
              <w:left w:w="54" w:type="dxa"/>
            </w:tcMar>
          </w:tcPr>
          <w:p>
            <w:pPr>
              <w:pStyle w:val="Normal"/>
              <w:rPr/>
            </w:pPr>
            <w:ins w:id="35" w:author="Onbekende auteur" w:date="2016-10-18T09:55:00Z">
              <w:r>
                <w:rPr/>
                <w:t>begin</w:t>
              </w:r>
            </w:ins>
          </w:p>
        </w:tc>
        <w:tc>
          <w:tcPr>
            <w:tcW w:w="7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ins w:id="36" w:author="Onbekende auteur" w:date="2016-10-18T09:55:00Z">
              <w:r>
                <w:rPr/>
                <w:t xml:space="preserve">Een object voldoet, als de waarde van het element </w:t>
              </w:r>
            </w:ins>
            <w:ins w:id="37" w:author="Onbekende auteur" w:date="2016-10-18T09:55:00Z">
              <w:r>
                <w:rPr/>
                <w:t>eindigt</w:t>
              </w:r>
            </w:ins>
            <w:ins w:id="38" w:author="Onbekende auteur" w:date="2016-10-18T09:55:00Z">
              <w:r>
                <w:rPr/>
                <w:t xml:space="preserve"> met de waarde in het gelijk-element</w:t>
              </w:r>
            </w:ins>
          </w:p>
        </w:tc>
      </w:tr>
      <w:tr>
        <w:trPr/>
        <w:tc>
          <w:tcPr>
            <w:tcW w:w="1468" w:type="dxa"/>
            <w:tcBorders>
              <w:left w:val="single" w:sz="2" w:space="0" w:color="000000"/>
              <w:bottom w:val="single" w:sz="2" w:space="0" w:color="000000"/>
              <w:insideH w:val="single" w:sz="2" w:space="0" w:color="000000"/>
            </w:tcBorders>
            <w:shd w:fill="auto" w:val="clear"/>
            <w:tcMar>
              <w:left w:w="54" w:type="dxa"/>
            </w:tcMar>
          </w:tcPr>
          <w:p>
            <w:pPr>
              <w:pStyle w:val="Normal"/>
              <w:rPr/>
            </w:pPr>
            <w:ins w:id="39" w:author="Onbekende auteur" w:date="2016-10-18T09:55:00Z">
              <w:r>
                <w:rPr/>
                <w:t xml:space="preserve">eind </w:t>
              </w:r>
            </w:ins>
          </w:p>
        </w:tc>
        <w:tc>
          <w:tcPr>
            <w:tcW w:w="7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ins w:id="40" w:author="Onbekende auteur" w:date="2016-10-18T09:55:00Z">
              <w:r>
                <w:rPr/>
                <w:t xml:space="preserve">Een object voldoet, als de waarde van het element </w:t>
              </w:r>
            </w:ins>
            <w:ins w:id="41" w:author="Onbekende auteur" w:date="2016-10-18T09:55:00Z">
              <w:r>
                <w:rPr/>
                <w:t>begint</w:t>
              </w:r>
            </w:ins>
            <w:ins w:id="42" w:author="Onbekende auteur" w:date="2016-10-18T09:55:00Z">
              <w:r>
                <w:rPr/>
                <w:t xml:space="preserve"> met de waarde in het gelijk-element</w:t>
              </w:r>
            </w:ins>
          </w:p>
        </w:tc>
      </w:tr>
      <w:tr>
        <w:trPr/>
        <w:tc>
          <w:tcPr>
            <w:tcW w:w="1468" w:type="dxa"/>
            <w:tcBorders>
              <w:left w:val="single" w:sz="2" w:space="0" w:color="000000"/>
              <w:bottom w:val="single" w:sz="2" w:space="0" w:color="000000"/>
              <w:insideH w:val="single" w:sz="2" w:space="0" w:color="000000"/>
            </w:tcBorders>
            <w:shd w:fill="auto" w:val="clear"/>
            <w:tcMar>
              <w:left w:w="54" w:type="dxa"/>
            </w:tcMar>
          </w:tcPr>
          <w:p>
            <w:pPr>
              <w:pStyle w:val="Normal"/>
              <w:rPr/>
            </w:pPr>
            <w:ins w:id="43" w:author="Onbekende auteur" w:date="2016-10-18T09:55:00Z">
              <w:r>
                <w:rPr/>
                <w:t>beginEnEind</w:t>
              </w:r>
            </w:ins>
          </w:p>
        </w:tc>
        <w:tc>
          <w:tcPr>
            <w:tcW w:w="7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ins w:id="44" w:author="Onbekende auteur" w:date="2016-10-18T09:55:00Z">
              <w:r>
                <w:rPr/>
                <w:t>Een object voldoet, als de waarde van het element de waarde in het gelijk-element bevat eventueel voorafgegaan of gevolgd door een willekeurige string</w:t>
              </w:r>
            </w:ins>
          </w:p>
        </w:tc>
      </w:tr>
    </w:tbl>
    <w:p>
      <w:pPr>
        <w:pStyle w:val="Normal"/>
        <w:rPr>
          <w:i/>
          <w:i/>
          <w:iCs/>
        </w:rPr>
      </w:pPr>
      <w:ins w:id="45" w:author="Onbekende auteur" w:date="2016-10-18T09:55:00Z">
        <w:r>
          <w:rPr>
            <w:i/>
            <w:iCs/>
          </w:rPr>
          <w:t xml:space="preserve">Tabel </w:t>
        </w:r>
      </w:ins>
      <w:ins w:id="46" w:author="Onbekende auteur" w:date="2016-10-18T09:55:00Z">
        <w:r>
          <w:rPr>
            <w:i/>
            <w:iCs/>
          </w:rPr>
          <w:fldChar w:fldCharType="begin"/>
        </w:r>
      </w:ins>
      <w:r>
        <w:instrText> SEQ Tabel \* ARABIC </w:instrText>
      </w:r>
      <w:r>
        <w:fldChar w:fldCharType="separate"/>
      </w:r>
      <w:r>
        <w:t>6.3</w:t>
      </w:r>
      <w:r>
        <w:fldChar w:fldCharType="end"/>
      </w:r>
      <w:ins w:id="47" w:author="Onbekende auteur" w:date="2016-10-18T09:55:00Z">
        <w:r>
          <w:rPr>
            <w:i/>
            <w:iCs/>
          </w:rPr>
          <w:t xml:space="preserve">: De mogelijke waarden voor het attribute </w:t>
        </w:r>
      </w:ins>
      <w:ins w:id="48" w:author="Onbekende auteur" w:date="2016-10-18T09:55:00Z">
        <w:r>
          <w:rPr>
            <w:rFonts w:ascii="Courier New" w:hAnsi="Courier New"/>
            <w:i/>
            <w:iCs/>
          </w:rPr>
          <w:t>wildcard</w:t>
        </w:r>
      </w:ins>
      <w:ins w:id="49" w:author="Onbekende auteur" w:date="2016-10-18T09:55:00Z">
        <w:r>
          <w:rPr>
            <w:i/>
            <w:iCs/>
          </w:rPr>
          <w:t xml:space="preserve"> en hun betekenis</w:t>
        </w:r>
      </w:ins>
    </w:p>
    <w:p>
      <w:pPr>
        <w:pStyle w:val="Normal"/>
        <w:rPr/>
      </w:pPr>
      <w:ins w:id="50" w:author="Onbekende auteur" w:date="2016-10-18T09:55:00Z">
        <w:r>
          <w:rPr/>
        </w:r>
      </w:ins>
    </w:p>
    <w:p>
      <w:pPr>
        <w:pStyle w:val="Normal"/>
        <w:rPr/>
      </w:pPr>
      <w:ins w:id="51" w:author="Onbekende auteur" w:date="2016-10-19T16:39:00Z">
        <w:r>
          <w:rPr/>
          <w:t xml:space="preserve">Deze waarden zijn gedefinieerd in het simpleType </w:t>
        </w:r>
      </w:ins>
      <w:ins w:id="52" w:author="Onbekende auteur" w:date="2016-10-19T16:39:00Z">
        <w:r>
          <w:rPr>
            <w:rFonts w:ascii="Courier New" w:hAnsi="Courier New"/>
          </w:rPr>
          <w:t>Wildcard</w:t>
        </w:r>
      </w:ins>
      <w:ins w:id="53" w:author="Onbekende auteur" w:date="2016-10-19T16:39:00Z">
        <w:r>
          <w:rPr/>
          <w:t xml:space="preserve"> in stuf0302.xsd. Als restriction hierop is nog het simpleType </w:t>
        </w:r>
      </w:ins>
      <w:ins w:id="54" w:author="Onbekende auteur" w:date="2016-10-19T16:39:00Z">
        <w:r>
          <w:rPr>
            <w:rFonts w:ascii="Courier New" w:hAnsi="Courier New"/>
          </w:rPr>
          <w:t>WildcardEind</w:t>
        </w:r>
      </w:ins>
      <w:ins w:id="55" w:author="Onbekende auteur" w:date="2016-10-19T16:39:00Z">
        <w:r>
          <w:rPr/>
          <w:t xml:space="preserve"> gedefinieerd met als waarden geen en eind. Er is voor gekozen om het attribute </w:t>
        </w:r>
      </w:ins>
      <w:ins w:id="56" w:author="Onbekende auteur" w:date="2016-10-19T16:39:00Z">
        <w:r>
          <w:rPr>
            <w:rFonts w:ascii="Courier New" w:hAnsi="Courier New"/>
          </w:rPr>
          <w:t>wildcard</w:t>
        </w:r>
      </w:ins>
      <w:ins w:id="57" w:author="Onbekende auteur" w:date="2016-10-19T16:39:00Z">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w:t>
        </w:r>
      </w:ins>
      <w:ins w:id="58" w:author="Onbekende auteur" w:date="2016-10-19T16:59:00Z">
        <w:r>
          <w:rPr/>
          <w:t xml:space="preserve"> </w:t>
        </w:r>
      </w:ins>
      <w:del w:id="59" w:author="Onbekende auteur" w:date="2016-10-18T09:55:00Z">
        <w:r>
          <w:rPr/>
          <w:delText xml:space="preserve"> </w:delText>
        </w:r>
      </w:del>
    </w:p>
    <w:p>
      <w:pPr>
        <w:pStyle w:val="Normal"/>
        <w:rPr/>
      </w:pPr>
      <w:ins w:id="60" w:author="Onbekende auteur" w:date="2016-10-19T17:26:00Z">
        <w:r>
          <w:rPr/>
        </w:r>
      </w:ins>
    </w:p>
    <w:p>
      <w:pPr>
        <w:pStyle w:val="Normal"/>
        <w:rPr/>
      </w:pPr>
      <w:ins w:id="61" w:author="Onbekende auteur" w:date="2016-10-18T09:53:00Z">
        <w:r>
          <w:rPr/>
          <w:t>Het elem</w:t>
        </w:r>
      </w:ins>
      <w:ins w:id="62" w:author="Onbekende auteur" w:date="2016-10-18T09:54:00Z">
        <w:r>
          <w:rPr/>
          <w:t xml:space="preserve">ent </w:t>
        </w:r>
      </w:ins>
      <w:ins w:id="63" w:author="Onbekende auteur" w:date="2016-10-18T09:54:00Z">
        <w:r>
          <w:rPr>
            <w:rFonts w:ascii="Courier New" w:hAnsi="Courier New"/>
          </w:rPr>
          <w:t>wildcard</w:t>
        </w:r>
      </w:ins>
      <w:ins w:id="64" w:author="Onbekende auteur" w:date="2016-10-18T09:54:00Z">
        <w:r>
          <w:rPr/>
          <w:t xml:space="preserve"> mag alleen worden opgenomen op elementen met simpleContent van het type String en niet op elementen die als waarde een datum, een boolean</w:t>
        </w:r>
      </w:ins>
      <w:ins w:id="65" w:author="Onbekende auteur" w:date="2016-10-18T09:55:00Z">
        <w:r>
          <w:rPr/>
          <w:t xml:space="preserve"> of een getal bevatten.</w:t>
        </w:r>
      </w:ins>
      <w:ins w:id="66" w:author="Onbekende auteur" w:date="2016-10-19T17:26:00Z">
        <w:r>
          <w:rPr/>
          <w:t xml:space="preserve"> Binnen de elementen </w:t>
        </w:r>
      </w:ins>
      <w:ins w:id="67" w:author="Onbekende auteur" w:date="2016-10-19T17:26:00Z">
        <w:r>
          <w:rPr>
            <w:rFonts w:ascii="Courier New" w:hAnsi="Courier New"/>
          </w:rPr>
          <w:t>&lt;vanaf&gt;</w:t>
        </w:r>
      </w:ins>
      <w:ins w:id="68" w:author="Onbekende auteur" w:date="2016-10-19T17:26:00Z">
        <w:r>
          <w:rPr/>
          <w:t xml:space="preserve"> en </w:t>
        </w:r>
      </w:ins>
      <w:ins w:id="69" w:author="Onbekende auteur" w:date="2016-10-19T17:26:00Z">
        <w:r>
          <w:rPr>
            <w:rFonts w:ascii="Courier New" w:hAnsi="Courier New"/>
          </w:rPr>
          <w:t>&lt;totEnMet&gt;</w:t>
        </w:r>
      </w:ins>
      <w:ins w:id="70" w:author="Onbekende auteur" w:date="2016-10-19T17:26:00Z">
        <w:r>
          <w:rPr/>
          <w:t xml:space="preserve"> mag het attribute </w:t>
        </w:r>
      </w:ins>
      <w:ins w:id="71" w:author="Onbekende auteur" w:date="2016-10-19T17:26:00Z">
        <w:r>
          <w:rPr>
            <w:rFonts w:ascii="Courier New" w:hAnsi="Courier New"/>
          </w:rPr>
          <w:t>StUF:wildcard</w:t>
        </w:r>
      </w:ins>
      <w:ins w:id="72" w:author="Onbekende auteur" w:date="2016-10-19T17:26:00Z">
        <w:r>
          <w:rPr/>
          <w:t xml:space="preserve"> niet voorkomen op de selectiecriteria.</w:t>
        </w:r>
      </w:ins>
    </w:p>
    <w:p>
      <w:pPr>
        <w:pStyle w:val="Normal"/>
        <w:rPr/>
      </w:pPr>
      <w:ins w:id="73" w:author="Onbekende auteur" w:date="2016-10-19T17:20:00Z">
        <w:r>
          <w:rPr/>
        </w:r>
      </w:ins>
    </w:p>
    <w:p>
      <w:pPr>
        <w:pStyle w:val="Normal"/>
        <w:rPr/>
      </w:pPr>
      <w:ins w:id="74" w:author="Onbekende auteur" w:date="2016-10-19T17:20:00Z">
        <w:r>
          <w:rPr/>
          <w:t>In de betekenis van de waarden is het begrip overeenkomt gebruikt. Dit wil niet zeggen dat de waarden exact overeen hoeven te komen. Als de ontwerper van een kopp</w:t>
        </w:r>
      </w:ins>
      <w:ins w:id="75" w:author="Onbekende auteur" w:date="2016-10-19T17:21:00Z">
        <w:r>
          <w:rPr/>
          <w:t>elvlak verder niets specificeert, dan komen twee waarden overeen, als ze vertaald naar hoofd- of kleine letters exac</w:t>
        </w:r>
      </w:ins>
      <w:ins w:id="76" w:author="Onbekende auteur" w:date="2016-10-19T17:22:00Z">
        <w:r>
          <w:rPr/>
          <w:t>t overeenkomen. Een koppelvlak ontwerper heeft de mogelijkheid om te specificeren dat waarden exact moeten overeenkomen of dat waarden overeenkomen als ze gelijk zijn met diacrieten omge</w:t>
        </w:r>
      </w:ins>
      <w:ins w:id="77" w:author="Onbekende auteur" w:date="2016-10-19T17:23:00Z">
        <w:r>
          <w:rPr/>
          <w:t>zet naar hun basiswaarde.</w:t>
        </w:r>
      </w:ins>
    </w:p>
    <w:p>
      <w:pPr>
        <w:pStyle w:val="Normal"/>
        <w:rPr/>
      </w:pPr>
      <w:ins w:id="78" w:author="Onbekende auteur" w:date="2016-10-18T10:36:00Z">
        <w:r>
          <w:rPr/>
        </w:r>
      </w:ins>
    </w:p>
    <w:p>
      <w:pPr>
        <w:pStyle w:val="Normal"/>
        <w:rPr>
          <w:rFonts w:ascii="Courier New" w:hAnsi="Courier New"/>
        </w:rPr>
      </w:pPr>
      <w:del w:id="79" w:author="Onbekende auteur" w:date="2016-10-19T17:23:00Z">
        <w:r>
          <w:rPr>
            <w:rFonts w:ascii="Courier New" w:hAnsi="Courier New"/>
          </w:rPr>
          <w:delText xml:space="preserve"> </w:delText>
        </w:r>
      </w:del>
      <w:del w:id="80" w:author="Onbekende auteur" w:date="2016-10-19T17:23:00Z">
        <w:r>
          <w:rPr>
            <w:rFonts w:ascii="Courier New" w:hAnsi="Courier New"/>
          </w:rPr>
          <w:delText xml:space="preserve">heeft, dan voldoen alleen objecten, waarbij de waarde voor het selectiecriterium exact overeenkomt met de gespecificeerde waarde. </w:delText>
        </w:r>
      </w:del>
      <w:del w:id="81" w:author="Onbekende auteur" w:date="2016-10-18T09:51:00Z">
        <w:r>
          <w:rPr>
            <w:rFonts w:ascii="Courier New" w:hAnsi="Courier New"/>
          </w:rPr>
          <w:delText>true</w:delText>
        </w:r>
      </w:del>
      <w:del w:id="82" w:author="Onbekende auteur" w:date="2016-10-19T17:23:00Z">
        <w:r>
          <w:rPr>
            <w:rFonts w:ascii="Courier New" w:hAnsi="Courier New"/>
          </w:rPr>
          <w:delText xml:space="preserve"> ontbreekt of de waarde </w:delText>
        </w:r>
      </w:del>
      <w:del w:id="83" w:author="Onbekende auteur" w:date="2016-10-18T09:51:00Z">
        <w:r>
          <w:rPr>
            <w:rFonts w:ascii="Courier New" w:hAnsi="Courier New"/>
          </w:rPr>
          <w:delText>exact</w:delText>
        </w:r>
      </w:del>
      <w:del w:id="84" w:author="Onbekende auteur" w:date="2016-10-19T16:59:00Z">
        <w:r>
          <w:rPr>
            <w:rFonts w:ascii="Courier New" w:hAnsi="Courier New"/>
          </w:rPr>
          <w:delText>StUF:</w:delText>
        </w:r>
      </w:del>
      <w:del w:id="85" w:author="Onbekende auteur" w:date="2016-10-19T17:23:00Z">
        <w:r>
          <w:rPr>
            <w:rFonts w:ascii="Courier New" w:hAnsi="Courier New"/>
          </w:rPr>
          <w:delText xml:space="preserve">Wanneer het attribute </w:delText>
        </w:r>
      </w:del>
      <w:ins w:id="86" w:author="Onbekende auteur" w:date="2016-10-18T10:36:00Z">
        <w:r>
          <w:rPr/>
          <w:t>Het wildcard-</w:t>
        </w:r>
      </w:ins>
      <w:del w:id="87" w:author="Onbekende auteur" w:date="2016-10-18T10:36:00Z">
        <w:r>
          <w:rPr/>
          <w:delText xml:space="preserve">Dit </w:delText>
        </w:r>
      </w:del>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del w:id="88" w:author="Onbekende auteur" w:date="2016-10-18T09:52:00Z">
        <w:r>
          <w:rPr>
            <w:rFonts w:ascii="Courier New" w:hAnsi="Courier New"/>
          </w:rPr>
          <w:delText>exact</w:delText>
        </w:r>
      </w:del>
      <w:del w:id="89" w:author="Onbekende auteur" w:date="2016-10-19T17:23:00Z">
        <w:r>
          <w:rPr>
            <w:rFonts w:ascii="Courier New" w:hAnsi="Courier New"/>
          </w:rPr>
          <w:delText>StUF:</w:delText>
        </w:r>
      </w:del>
      <w:ins w:id="90" w:author="Onbekende auteur" w:date="2016-10-18T09:52:00Z">
        <w:r>
          <w:rPr>
            <w:rFonts w:ascii="Courier New" w:hAnsi="Courier New"/>
          </w:rPr>
          <w:t>wildcard</w:t>
        </w:r>
      </w:ins>
      <w:r>
        <w:rPr>
          <w:rFonts w:ascii="Courier New" w:hAnsi="Courier New"/>
        </w:rPr>
        <w:t>=”</w:t>
      </w:r>
      <w:del w:id="91" w:author="Onbekende auteur" w:date="2016-10-18T09:52:00Z">
        <w:r>
          <w:rPr>
            <w:rFonts w:ascii="Courier New" w:hAnsi="Courier New"/>
          </w:rPr>
          <w:delText>false</w:delText>
        </w:r>
      </w:del>
      <w:ins w:id="92" w:author="Onbekende auteur" w:date="2016-10-18T09:52:00Z">
        <w:r>
          <w:rPr>
            <w:rFonts w:ascii="Courier New" w:hAnsi="Courier New"/>
          </w:rPr>
          <w:t>eind</w:t>
        </w:r>
      </w:ins>
      <w:r>
        <w:rPr>
          <w:rFonts w:ascii="Courier New" w:hAnsi="Courier New"/>
        </w:rPr>
        <w:t>”</w:t>
      </w:r>
      <w:r>
        <w:rPr/>
        <w:t xml:space="preserve"> wordt gespecificeerd, dan worden zowel de Jansen’s als de Janssen’s teruggeven.</w:t>
      </w:r>
      <w:del w:id="93" w:author="Onbekende auteur" w:date="2016-10-19T17:24:00Z">
        <w:r>
          <w:rPr>
            <w:rFonts w:ascii="Courier New" w:hAnsi="Courier New"/>
          </w:rPr>
          <w:delText xml:space="preserve"> is gedefinieerd in [StUFXSD].</w:delText>
        </w:r>
      </w:del>
      <w:del w:id="94" w:author="Onbekende auteur" w:date="2016-10-18T09:53:00Z">
        <w:r>
          <w:rPr>
            <w:rFonts w:ascii="Courier New" w:hAnsi="Courier New"/>
          </w:rPr>
          <w:delText>exact</w:delText>
        </w:r>
      </w:del>
      <w:del w:id="95" w:author="Onbekende auteur" w:date="2016-10-19T17:24:00Z">
        <w:r>
          <w:rPr>
            <w:rFonts w:ascii="Courier New" w:hAnsi="Courier New"/>
          </w:rPr>
          <w:delText xml:space="preserve"> Het attribute StUF:</w:delText>
        </w:r>
      </w:del>
      <w:del w:id="96" w:author="Onbekende auteur" w:date="2016-10-19T17:26:00Z">
        <w:r>
          <w:rPr>
            <w:rFonts w:ascii="Courier New" w:hAnsi="Courier New"/>
          </w:rPr>
          <w:delText xml:space="preserve"> geselecteerd mag worden.</w:delText>
        </w:r>
      </w:del>
      <w:del w:id="97" w:author="Onbekende auteur" w:date="2016-10-18T09:53:00Z">
        <w:r>
          <w:rPr>
            <w:rFonts w:ascii="Courier New" w:hAnsi="Courier New"/>
          </w:rPr>
          <w:delText>niet-exacte waarden</w:delText>
        </w:r>
      </w:del>
      <w:del w:id="98" w:author="Onbekende auteur" w:date="2016-10-19T17:26:00Z">
        <w:r>
          <w:rPr>
            <w:rFonts w:ascii="Courier New" w:hAnsi="Courier New"/>
          </w:rPr>
          <w:delText>” te worden opgenomen op de elementen</w:delText>
        </w:r>
      </w:del>
      <w:del w:id="99" w:author="Onbekende auteur" w:date="2016-10-19T17:26:00Z">
        <w:r>
          <w:rPr>
            <w:rFonts w:eastAsia="Times New Roman" w:cs="Times New Roman"/>
            <w:color w:val="auto"/>
            <w:sz w:val="20"/>
            <w:szCs w:val="20"/>
            <w:lang w:val="nl-NL" w:bidi="ar-SA"/>
          </w:rPr>
          <w:delText xml:space="preserve"> </w:delText>
        </w:r>
      </w:del>
      <w:del w:id="100" w:author="Onbekende auteur" w:date="2016-10-19T17:26:00Z">
        <w:r>
          <w:rPr>
            <w:rFonts w:ascii="Courier New" w:hAnsi="Courier New"/>
          </w:rPr>
          <w:delText xml:space="preserve">voor de selectiecriteria waarop met </w:delText>
        </w:r>
      </w:del>
      <w:del w:id="101" w:author="Onbekende auteur" w:date="2016-10-18T09:53:00Z">
        <w:r>
          <w:rPr>
            <w:rFonts w:ascii="Courier New" w:hAnsi="Courier New"/>
          </w:rPr>
          <w:delText>exact</w:delText>
        </w:r>
      </w:del>
      <w:del w:id="102" w:author="Onbekende auteur" w:date="2016-10-19T17:24:00Z">
        <w:r>
          <w:rPr>
            <w:rFonts w:ascii="Courier New" w:hAnsi="Courier New"/>
          </w:rPr>
          <w:delText>ref=”StUF:</w:delText>
        </w:r>
      </w:del>
      <w:del w:id="103" w:author="Onbekende auteur" w:date="2016-10-19T17:26:00Z">
        <w:r>
          <w:rPr>
            <w:rFonts w:ascii="Courier New" w:hAnsi="Courier New"/>
          </w:rPr>
          <w:delText xml:space="preserve"> niet voorkomen op de selectiecriteria. Bij het definiëren van het vraagbericht in het sectormodel dient attribute </w:delText>
        </w:r>
      </w:del>
      <w:del w:id="104" w:author="Onbekende auteur" w:date="2016-10-18T09:52:00Z">
        <w:r>
          <w:rPr>
            <w:rFonts w:ascii="Courier New" w:hAnsi="Courier New"/>
          </w:rPr>
          <w:delText>exact</w:delText>
        </w:r>
      </w:del>
      <w:del w:id="105" w:author="Onbekende auteur" w:date="2016-10-19T17:23:00Z">
        <w:r>
          <w:rPr>
            <w:rFonts w:ascii="Courier New" w:hAnsi="Courier New"/>
          </w:rPr>
          <w:delText>StUF:</w:delText>
        </w:r>
      </w:del>
      <w:del w:id="106" w:author="Onbekende auteur" w:date="2016-10-19T17:26:00Z">
        <w:r>
          <w:rPr>
            <w:rFonts w:ascii="Courier New" w:hAnsi="Courier New"/>
          </w:rPr>
          <w:delText xml:space="preserve"> Binnen de elementen &lt;vanaf&gt; en &lt;totEnMet&gt; mag het attribute </w:delText>
        </w:r>
      </w:del>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del w:id="107" w:author="Onbekende auteur" w:date="2016-10-19T17:27:00Z">
              <w:r>
                <w:rPr>
                  <w:rFonts w:ascii="Courier New" w:hAnsi="Courier New"/>
                </w:rPr>
                <w:delText>StUF:</w:delText>
              </w:r>
            </w:del>
            <w:ins w:id="108" w:author="Onbekende auteur" w:date="2016-10-18T10:07:00Z">
              <w:r>
                <w:rPr>
                  <w:rFonts w:ascii="Courier New" w:hAnsi="Courier New"/>
                </w:rPr>
                <w:t>wildcard</w:t>
              </w:r>
            </w:ins>
            <w:del w:id="109" w:author="Onbekende auteur" w:date="2016-10-18T10:07:00Z">
              <w:r>
                <w:rPr>
                  <w:rFonts w:ascii="Courier New" w:hAnsi="Courier New"/>
                </w:rPr>
                <w:delText>exact</w:delText>
              </w:r>
            </w:del>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422132490"/>
      <w:bookmarkStart w:id="102" w:name="_Ref522086883"/>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422132787"/>
      <w:bookmarkStart w:id="106" w:name="_Ref422133010"/>
      <w:bookmarkStart w:id="107" w:name="_Ref521995953"/>
      <w:bookmarkStart w:id="108" w:name="_Ref52199602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9"/>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Ref_FoutAfhVraagAntwoord"/>
      <w:bookmarkStart w:id="126" w:name="Ref_FoutAfhVraagAntwoord"/>
      <w:bookmarkEnd w:id="126"/>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9"/>
        </w:numPr>
        <w:tabs>
          <w:tab w:val="left" w:pos="0" w:leader="none"/>
        </w:tabs>
        <w:ind w:left="363" w:right="0" w:hanging="363"/>
        <w:rPr/>
      </w:pPr>
      <w:bookmarkStart w:id="127" w:name="__RefHeading__34555264"/>
      <w:bookmarkEnd w:id="127"/>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9"/>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9"/>
        </w:numPr>
        <w:tabs>
          <w:tab w:val="left" w:pos="0" w:leader="none"/>
        </w:tabs>
        <w:ind w:left="576" w:right="0" w:hanging="576"/>
        <w:rPr/>
      </w:pPr>
      <w:bookmarkStart w:id="128" w:name="__RefHeading___Toc73692_362222095"/>
      <w:bookmarkEnd w:id="128"/>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9" w:name="__RefHeading___Toc74789_362222095"/>
      <w:bookmarkEnd w:id="129"/>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28034_84081049"/>
      <w:bookmarkEnd w:id="130"/>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9"/>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26"/>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26"/>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27"/>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27"/>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28"/>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28"/>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29"/>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29"/>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30"/>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30"/>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31"/>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31"/>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32"/>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32"/>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33"/>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33"/>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34"/>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34"/>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35"/>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35"/>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del w:id="110" w:author="Onbekende auteur" w:date="2016-10-19T17:27:00Z">
              <w:r>
                <w:rPr>
                  <w:rFonts w:ascii="Courier New" w:hAnsi="Courier New"/>
                </w:rPr>
                <w:delText>StUF:</w:delText>
              </w:r>
            </w:del>
            <w:ins w:id="111" w:author="Onbekende auteur" w:date="2016-10-18T10:09:00Z">
              <w:r>
                <w:rPr>
                  <w:rFonts w:ascii="Courier New" w:hAnsi="Courier New"/>
                </w:rPr>
                <w:t>wildcard</w:t>
              </w:r>
            </w:ins>
            <w:del w:id="112" w:author="Onbekende auteur" w:date="2016-10-18T10:09:00Z">
              <w:r>
                <w:rPr>
                  <w:rFonts w:ascii="Courier New" w:hAnsi="Courier New"/>
                </w:rPr>
                <w:delText>exact</w:delText>
              </w:r>
            </w:del>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36">
        <w:r>
          <w:rPr>
            <w:rStyle w:val="Internetkoppeling"/>
          </w:rPr>
          <w:tab/>
        </w:r>
      </w:hyperlink>
      <w:hyperlink r:id="rId37">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38">
        <w:r>
          <w:rPr>
            <w:rStyle w:val="Internetkoppeling"/>
          </w:rPr>
          <w:tab/>
        </w:r>
      </w:hyperlink>
      <w:hyperlink r:id="rId39">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40">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41">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2">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3">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4">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5">
        <w:r>
          <w:rPr>
            <w:rStyle w:val="Internetkoppeling"/>
          </w:rPr>
          <w:t>https://new.kinggemeenten.nl/gemma/stuf/stuf-30</w:t>
        </w:r>
      </w:hyperlink>
      <w:hyperlink r:id="rId46">
        <w:r>
          <w:rPr>
            <w:rStyle w:val="Internetkoppeling"/>
          </w:rPr>
          <w:t>2</w:t>
        </w:r>
      </w:hyperlink>
      <w:hyperlink r:id="rId47">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8">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9">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0">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51">
        <w:r>
          <w:rPr>
            <w:rStyle w:val="Internetkoppeling"/>
          </w:rPr>
          <w:t>http://www.w3.org/TR/2004/REC-xmlschema-0-20041028</w:t>
        </w:r>
      </w:hyperlink>
      <w:r>
        <w:rPr/>
        <w:t xml:space="preserve"> (Primer)</w:t>
      </w:r>
    </w:p>
    <w:p>
      <w:pPr>
        <w:pStyle w:val="Normal"/>
        <w:rPr/>
      </w:pPr>
      <w:r>
        <w:rPr/>
        <w:tab/>
      </w:r>
      <w:hyperlink r:id="rId52">
        <w:r>
          <w:rPr>
            <w:rStyle w:val="Internetkoppeling"/>
          </w:rPr>
          <w:t xml:space="preserve"> http://www.w3.org/TR/2004/REC-xmlschema-1-20041028</w:t>
        </w:r>
      </w:hyperlink>
      <w:r>
        <w:rPr/>
        <w:t xml:space="preserve"> (Structures)</w:t>
      </w:r>
    </w:p>
    <w:p>
      <w:pPr>
        <w:pStyle w:val="Normal"/>
        <w:rPr/>
      </w:pPr>
      <w:r>
        <w:rPr/>
        <w:tab/>
      </w:r>
      <w:hyperlink r:id="rId53">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54">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1" w:name="_Ref100394082"/>
      <w:bookmarkStart w:id="132" w:name="_Ref101868016"/>
      <w:r>
        <w:rPr/>
        <w:t>schrijving van een XML-document</w:t>
      </w:r>
      <w:bookmarkEnd w:id="131"/>
      <w:bookmarkEnd w:id="132"/>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55"/>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www.egem.nl/StUF/StUF0301" TargetMode="External"/><Relationship Id="rId21" Type="http://schemas.openxmlformats.org/officeDocument/2006/relationships/hyperlink" Target="http://www.egem.nl/StUF/StUF0301" TargetMode="External"/><Relationship Id="rId22" Type="http://schemas.openxmlformats.org/officeDocument/2006/relationships/hyperlink" Target="http://www.egem.nl/StUF/StUF0301" TargetMode="External"/><Relationship Id="rId23" Type="http://schemas.openxmlformats.org/officeDocument/2006/relationships/hyperlink" Target="http://www.egem.nl/StUF/StUF0301"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image" Target="media/image2.emf"/><Relationship Id="rId27" Type="http://schemas.openxmlformats.org/officeDocument/2006/relationships/image" Target="media/image3.emf"/><Relationship Id="rId28" Type="http://schemas.openxmlformats.org/officeDocument/2006/relationships/image" Target="media/image4.emf"/><Relationship Id="rId29" Type="http://schemas.openxmlformats.org/officeDocument/2006/relationships/image" Target="media/image5.emf"/><Relationship Id="rId30" Type="http://schemas.openxmlformats.org/officeDocument/2006/relationships/image" Target="media/image6.emf"/><Relationship Id="rId31" Type="http://schemas.openxmlformats.org/officeDocument/2006/relationships/image" Target="media/image7.emf"/><Relationship Id="rId32" Type="http://schemas.openxmlformats.org/officeDocument/2006/relationships/image" Target="media/image8.emf"/><Relationship Id="rId33" Type="http://schemas.openxmlformats.org/officeDocument/2006/relationships/image" Target="media/image9.emf"/><Relationship Id="rId34" Type="http://schemas.openxmlformats.org/officeDocument/2006/relationships/image" Target="media/image10.emf"/><Relationship Id="rId35" Type="http://schemas.openxmlformats.org/officeDocument/2006/relationships/image" Target="media/image11.emf"/><Relationship Id="rId36" Type="http://schemas.openxmlformats.org/officeDocument/2006/relationships/hyperlink" Target="http://www.egem-iteams.nl/" TargetMode="External"/><Relationship Id="rId37" Type="http://schemas.openxmlformats.org/officeDocument/2006/relationships/hyperlink" Target="https://new.kinggemeenten.nl/gemma/stuf/stuf-algemeen/beheermodel" TargetMode="External"/><Relationship Id="rId38" Type="http://schemas.openxmlformats.org/officeDocument/2006/relationships/hyperlink" Target="http://www.egem-iteams.nl/" TargetMode="External"/><Relationship Id="rId39" Type="http://schemas.openxmlformats.org/officeDocument/2006/relationships/hyperlink" Target="http://www.kinggemeenten.nl/secties/gemma/gemma" TargetMode="External"/><Relationship Id="rId40" Type="http://schemas.openxmlformats.org/officeDocument/2006/relationships/hyperlink" Target="http://www.w3.org/Protocols/rfc2616/rfc2616.html" TargetMode="External"/><Relationship Id="rId41" Type="http://schemas.openxmlformats.org/officeDocument/2006/relationships/hyperlink" Target="http://www.forumstandaardisatie.nl/" TargetMode="External"/><Relationship Id="rId42" Type="http://schemas.openxmlformats.org/officeDocument/2006/relationships/hyperlink" Target="http://www.w3.org/TR/2000/NOTE-SOAP-20000508" TargetMode="External"/><Relationship Id="rId43" Type="http://schemas.openxmlformats.org/officeDocument/2006/relationships/hyperlink" Target="http://www.egem-iteams.nl/" TargetMode="External"/><Relationship Id="rId44" Type="http://schemas.openxmlformats.org/officeDocument/2006/relationships/hyperlink" Target="http://www.egem-iteams.nl/" TargetMode="External"/><Relationship Id="rId45" Type="http://schemas.openxmlformats.org/officeDocument/2006/relationships/hyperlink" Target="https://new.kinggemeenten.nl/gemma/stuf/stuf-301/standaard" TargetMode="External"/><Relationship Id="rId46" Type="http://schemas.openxmlformats.org/officeDocument/2006/relationships/hyperlink" Target="https://new.kinggemeenten.nl/gemma/stuf/stuf-301/standaard" TargetMode="External"/><Relationship Id="rId47" Type="http://schemas.openxmlformats.org/officeDocument/2006/relationships/hyperlink" Target="https://new.kinggemeenten.nl/gemma/stuf/stuf-301/standaard" TargetMode="External"/><Relationship Id="rId48" Type="http://schemas.openxmlformats.org/officeDocument/2006/relationships/hyperlink" Target="http://www.w3.org/Addressing/" TargetMode="External"/><Relationship Id="rId49" Type="http://schemas.openxmlformats.org/officeDocument/2006/relationships/hyperlink" Target="http://www.w3.org/TR/wsdl" TargetMode="External"/><Relationship Id="rId50" Type="http://schemas.openxmlformats.org/officeDocument/2006/relationships/hyperlink" Target="http://www.w3.org/TR/2000/REC-xml-20001006" TargetMode="External"/><Relationship Id="rId51" Type="http://schemas.openxmlformats.org/officeDocument/2006/relationships/hyperlink" Target="http://www.w3.org/TR/2004/REC-xmlschema-0-20041028" TargetMode="External"/><Relationship Id="rId52" Type="http://schemas.openxmlformats.org/officeDocument/2006/relationships/hyperlink" Target="http://www.w3.org/TR/2001/PR-xmlschema-0-20010330" TargetMode="External"/><Relationship Id="rId53" Type="http://schemas.openxmlformats.org/officeDocument/2006/relationships/hyperlink" Target="file:///C:/Users/Maarten/Documents/StUF/Sectormodellen/NieuweOpzet0301Sectormodellen/0205/ http://www.w3.org/TR/2004/REC-xmlschema-2-20041028" TargetMode="External"/><Relationship Id="rId54" Type="http://schemas.openxmlformats.org/officeDocument/2006/relationships/hyperlink" Target="http://www.gemmaonline.nl/images/cocreatiebasisgemeente/f/fc/TheorieHistorie5.pdf" TargetMode="External"/><Relationship Id="rId55" Type="http://schemas.openxmlformats.org/officeDocument/2006/relationships/header" Target="header3.xml"/><Relationship Id="rId56" Type="http://schemas.openxmlformats.org/officeDocument/2006/relationships/footnotes" Target="footnotes.xml"/><Relationship Id="rId57" Type="http://schemas.openxmlformats.org/officeDocument/2006/relationships/comments" Target="comments.xml"/><Relationship Id="rId58" Type="http://schemas.openxmlformats.org/officeDocument/2006/relationships/numbering" Target="numbering.xml"/><Relationship Id="rId59" Type="http://schemas.openxmlformats.org/officeDocument/2006/relationships/fontTable" Target="fontTable.xml"/><Relationship Id="rId6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59324</TotalTime>
  <Application>LibreOffice/5.1.5.2$Windows_x86 LibreOffice_project/7a864d8825610a8c07cfc3bc01dd4fce6a9447e5</Application>
  <Pages>133</Pages>
  <Words>60891</Words>
  <Characters>405058</Characters>
  <CharactersWithSpaces>465043</CharactersWithSpaces>
  <Paragraphs>4694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2016-10-20T14:58:46Z</dcterms:modified>
  <cp:revision>1362</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